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76C" w:rsidRDefault="009E7E1F" w:rsidP="009E7E1F">
      <w:pPr>
        <w:pStyle w:val="Titel"/>
      </w:pPr>
      <w:r>
        <w:t>QuadCover – Die weitere Vorgehensweise</w:t>
      </w:r>
    </w:p>
    <w:p w:rsidR="009E7E1F" w:rsidRDefault="009E7E1F" w:rsidP="009E7E1F">
      <w:r>
        <w:t xml:space="preserve">Die Daten- und Dateistruktur von </w:t>
      </w:r>
      <w:proofErr w:type="spellStart"/>
      <w:r>
        <w:t>devParameterize</w:t>
      </w:r>
      <w:proofErr w:type="spellEnd"/>
      <w:r>
        <w:t xml:space="preserve"> soll vereinfacht werden:</w:t>
      </w:r>
    </w:p>
    <w:p w:rsidR="009E7E1F" w:rsidRDefault="009E7E1F" w:rsidP="009E7E1F">
      <w:pPr>
        <w:pStyle w:val="Listenabsatz"/>
        <w:numPr>
          <w:ilvl w:val="0"/>
          <w:numId w:val="1"/>
        </w:numPr>
      </w:pPr>
      <w:proofErr w:type="spellStart"/>
      <w:r>
        <w:t>GpLoader</w:t>
      </w:r>
      <w:proofErr w:type="spellEnd"/>
      <w:r>
        <w:t>:</w:t>
      </w:r>
    </w:p>
    <w:p w:rsidR="009E7E1F" w:rsidRDefault="009E7E1F" w:rsidP="009E7E1F">
      <w:pPr>
        <w:pStyle w:val="Listenabsatz"/>
        <w:numPr>
          <w:ilvl w:val="1"/>
          <w:numId w:val="1"/>
        </w:numPr>
      </w:pPr>
      <w:r>
        <w:t xml:space="preserve">das </w:t>
      </w:r>
      <w:proofErr w:type="spellStart"/>
      <w:r>
        <w:t>gp</w:t>
      </w:r>
      <w:proofErr w:type="spellEnd"/>
      <w:r>
        <w:t>-Dateiformat speichert die Daten von der Parametrisierung</w:t>
      </w:r>
    </w:p>
    <w:p w:rsidR="009E7E1F" w:rsidRDefault="009E7E1F" w:rsidP="009E7E1F">
      <w:pPr>
        <w:pStyle w:val="Listenabsatz"/>
        <w:numPr>
          <w:ilvl w:val="1"/>
          <w:numId w:val="1"/>
        </w:numPr>
      </w:pPr>
      <w:r>
        <w:t>da es funktioniert, keine neue Baustelle aufmachen</w:t>
      </w:r>
    </w:p>
    <w:p w:rsidR="009E7E1F" w:rsidRDefault="009E7E1F" w:rsidP="009E7E1F">
      <w:pPr>
        <w:pStyle w:val="Listenabsatz"/>
        <w:numPr>
          <w:ilvl w:val="1"/>
          <w:numId w:val="1"/>
        </w:numPr>
      </w:pPr>
      <w:r>
        <w:t xml:space="preserve">doppelt vorhanden (in </w:t>
      </w:r>
      <w:proofErr w:type="spellStart"/>
      <w:r>
        <w:t>dev.loader</w:t>
      </w:r>
      <w:proofErr w:type="spellEnd"/>
      <w:r>
        <w:t xml:space="preserve"> und in </w:t>
      </w:r>
      <w:proofErr w:type="spellStart"/>
      <w:r>
        <w:t>devParameterize</w:t>
      </w:r>
      <w:proofErr w:type="spellEnd"/>
      <w:r>
        <w:t xml:space="preserve">), Version in </w:t>
      </w:r>
      <w:proofErr w:type="spellStart"/>
      <w:r>
        <w:t>dev-loader</w:t>
      </w:r>
      <w:proofErr w:type="spellEnd"/>
      <w:r>
        <w:t xml:space="preserve"> löschen</w:t>
      </w:r>
    </w:p>
    <w:p w:rsidR="009E7E1F" w:rsidRDefault="009E7E1F" w:rsidP="009E7E1F">
      <w:pPr>
        <w:pStyle w:val="Listenabsatz"/>
        <w:numPr>
          <w:ilvl w:val="1"/>
          <w:numId w:val="1"/>
        </w:numPr>
      </w:pPr>
      <w:r>
        <w:t xml:space="preserve">nicht mehr </w:t>
      </w:r>
      <w:proofErr w:type="spellStart"/>
      <w:r>
        <w:t>jvx</w:t>
      </w:r>
      <w:proofErr w:type="spellEnd"/>
      <w:r>
        <w:t xml:space="preserve">-kompatibel, da in </w:t>
      </w:r>
      <w:proofErr w:type="spellStart"/>
      <w:r>
        <w:t>devParameterize</w:t>
      </w:r>
      <w:proofErr w:type="spellEnd"/>
      <w:r>
        <w:t xml:space="preserve"> weiterentwickelt und deren Datentypen gebraucht werden</w:t>
      </w:r>
    </w:p>
    <w:p w:rsidR="009E7E1F" w:rsidRPr="00171C5E" w:rsidRDefault="009E7E1F" w:rsidP="009E7E1F">
      <w:pPr>
        <w:pStyle w:val="Listenabsatz"/>
        <w:numPr>
          <w:ilvl w:val="0"/>
          <w:numId w:val="1"/>
        </w:numPr>
        <w:rPr>
          <w:color w:val="FF0000"/>
        </w:rPr>
      </w:pPr>
      <w:proofErr w:type="spellStart"/>
      <w:r w:rsidRPr="00171C5E">
        <w:rPr>
          <w:color w:val="FF0000"/>
        </w:rPr>
        <w:t>Gp</w:t>
      </w:r>
      <w:proofErr w:type="spellEnd"/>
      <w:r w:rsidRPr="00171C5E">
        <w:rPr>
          <w:color w:val="FF0000"/>
        </w:rPr>
        <w:t>-Dateiformat anschauen:</w:t>
      </w:r>
    </w:p>
    <w:p w:rsidR="009E7E1F" w:rsidRPr="00171C5E" w:rsidRDefault="009E7E1F" w:rsidP="009E7E1F">
      <w:pPr>
        <w:pStyle w:val="Listenabsatz"/>
        <w:numPr>
          <w:ilvl w:val="1"/>
          <w:numId w:val="1"/>
        </w:numPr>
        <w:rPr>
          <w:color w:val="FF0000"/>
        </w:rPr>
      </w:pPr>
      <w:r w:rsidRPr="00171C5E">
        <w:rPr>
          <w:color w:val="FF0000"/>
        </w:rPr>
        <w:t xml:space="preserve">Kann der Geometrieanteil nach </w:t>
      </w:r>
      <w:proofErr w:type="spellStart"/>
      <w:r w:rsidRPr="00171C5E">
        <w:rPr>
          <w:color w:val="FF0000"/>
        </w:rPr>
        <w:t>jvx</w:t>
      </w:r>
      <w:proofErr w:type="spellEnd"/>
      <w:r w:rsidRPr="00171C5E">
        <w:rPr>
          <w:color w:val="FF0000"/>
        </w:rPr>
        <w:t>?</w:t>
      </w:r>
    </w:p>
    <w:p w:rsidR="009E7E1F" w:rsidRDefault="009E7E1F" w:rsidP="009E7E1F">
      <w:pPr>
        <w:pStyle w:val="Listenabsatz"/>
        <w:numPr>
          <w:ilvl w:val="1"/>
          <w:numId w:val="1"/>
        </w:numPr>
      </w:pPr>
      <w:r w:rsidRPr="00171C5E">
        <w:rPr>
          <w:color w:val="FF0000"/>
        </w:rPr>
        <w:t>Dann kann der Projektanteil in ein eigenes Format.</w:t>
      </w:r>
    </w:p>
    <w:p w:rsidR="009E7E1F" w:rsidRDefault="00885D25" w:rsidP="009E7E1F">
      <w:pPr>
        <w:pStyle w:val="Listenabsatz"/>
        <w:numPr>
          <w:ilvl w:val="0"/>
          <w:numId w:val="1"/>
        </w:numPr>
      </w:pPr>
      <w:ins w:id="0" w:author="Konrad Polthier" w:date="2013-06-01T16:10:00Z">
        <w:r>
          <w:t xml:space="preserve">(erledigt, </w:t>
        </w:r>
        <w:proofErr w:type="spellStart"/>
        <w:r>
          <w:t>kp</w:t>
        </w:r>
        <w:proofErr w:type="spellEnd"/>
        <w:r>
          <w:t>)</w:t>
        </w:r>
        <w:r>
          <w:t xml:space="preserve"> </w:t>
        </w:r>
      </w:ins>
      <w:proofErr w:type="spellStart"/>
      <w:r w:rsidR="009E7E1F">
        <w:t>PgParamGeom</w:t>
      </w:r>
      <w:proofErr w:type="spellEnd"/>
      <w:r w:rsidR="009E7E1F">
        <w:t>:</w:t>
      </w:r>
    </w:p>
    <w:p w:rsidR="009E7E1F" w:rsidRDefault="009E7E1F" w:rsidP="009E7E1F">
      <w:pPr>
        <w:pStyle w:val="Listenabsatz"/>
        <w:numPr>
          <w:ilvl w:val="1"/>
          <w:numId w:val="1"/>
        </w:numPr>
      </w:pPr>
      <w:r>
        <w:t xml:space="preserve">Gemeinsam mit dem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panel</w:t>
      </w:r>
      <w:proofErr w:type="spellEnd"/>
      <w:r>
        <w:t xml:space="preserve"> nach </w:t>
      </w:r>
      <w:proofErr w:type="spellStart"/>
      <w:r>
        <w:t>devParameterize.geom</w:t>
      </w:r>
      <w:proofErr w:type="spellEnd"/>
      <w:r>
        <w:t xml:space="preserve"> verschieben</w:t>
      </w:r>
    </w:p>
    <w:p w:rsidR="00885D25" w:rsidRDefault="009E7E1F" w:rsidP="00885D25">
      <w:pPr>
        <w:pStyle w:val="Listenabsatz"/>
        <w:numPr>
          <w:ilvl w:val="1"/>
          <w:numId w:val="1"/>
        </w:numPr>
      </w:pPr>
      <w:r>
        <w:t>Speichert derzeit auch aktuelle Projekteinstellungen, was separiert werden muss</w:t>
      </w:r>
    </w:p>
    <w:p w:rsidR="009E7E1F" w:rsidRDefault="009E7E1F" w:rsidP="009E7E1F">
      <w:pPr>
        <w:pStyle w:val="Listenabsatz"/>
        <w:numPr>
          <w:ilvl w:val="0"/>
          <w:numId w:val="1"/>
        </w:numPr>
      </w:pPr>
      <w:proofErr w:type="spellStart"/>
      <w:r>
        <w:t>PgParamGeom</w:t>
      </w:r>
      <w:proofErr w:type="spellEnd"/>
      <w:r>
        <w:t xml:space="preserve"> Menü:</w:t>
      </w:r>
    </w:p>
    <w:p w:rsidR="009E7E1F" w:rsidRDefault="009E7E1F" w:rsidP="009E7E1F">
      <w:pPr>
        <w:pStyle w:val="Listenabsatz"/>
        <w:numPr>
          <w:ilvl w:val="1"/>
          <w:numId w:val="1"/>
        </w:numPr>
      </w:pPr>
      <w:r>
        <w:t>Das Ziel ist es, nur eine Menüklasse für das Projekt zu haben</w:t>
      </w:r>
    </w:p>
    <w:p w:rsidR="009E7E1F" w:rsidRDefault="009E7E1F" w:rsidP="009E7E1F">
      <w:pPr>
        <w:pStyle w:val="Listenabsatz"/>
        <w:numPr>
          <w:ilvl w:val="1"/>
          <w:numId w:val="1"/>
        </w:numPr>
      </w:pPr>
      <w:r>
        <w:t>In dieser Datei zusammenfassen</w:t>
      </w:r>
    </w:p>
    <w:p w:rsidR="009E7E1F" w:rsidRDefault="00885D25" w:rsidP="009E7E1F">
      <w:pPr>
        <w:pStyle w:val="Listenabsatz"/>
        <w:numPr>
          <w:ilvl w:val="0"/>
          <w:numId w:val="1"/>
        </w:numPr>
      </w:pPr>
      <w:ins w:id="1" w:author="Konrad Polthier" w:date="2013-06-01T16:10:00Z">
        <w:r>
          <w:t xml:space="preserve">(erledigt, </w:t>
        </w:r>
        <w:proofErr w:type="spellStart"/>
        <w:r>
          <w:t>kp</w:t>
        </w:r>
        <w:proofErr w:type="spellEnd"/>
        <w:r>
          <w:t>)</w:t>
        </w:r>
        <w:r>
          <w:t xml:space="preserve"> </w:t>
        </w:r>
      </w:ins>
      <w:proofErr w:type="spellStart"/>
      <w:r w:rsidR="009E7E1F">
        <w:t>PnSharpConstraints</w:t>
      </w:r>
      <w:proofErr w:type="spellEnd"/>
      <w:r w:rsidR="009E7E1F">
        <w:t xml:space="preserve">: ist Geometrieklasse, also nach </w:t>
      </w:r>
      <w:proofErr w:type="spellStart"/>
      <w:r w:rsidR="009E7E1F">
        <w:t>devParameterize.geom</w:t>
      </w:r>
      <w:proofErr w:type="spellEnd"/>
      <w:r w:rsidR="009E7E1F">
        <w:t xml:space="preserve"> verschieben</w:t>
      </w:r>
    </w:p>
    <w:p w:rsidR="004929E9" w:rsidRDefault="00885D25" w:rsidP="009E7E1F">
      <w:pPr>
        <w:pStyle w:val="Listenabsatz"/>
        <w:numPr>
          <w:ilvl w:val="0"/>
          <w:numId w:val="1"/>
        </w:numPr>
      </w:pPr>
      <w:ins w:id="2" w:author="Konrad Polthier" w:date="2013-06-01T16:10:00Z">
        <w:r>
          <w:t xml:space="preserve">(erledigt, </w:t>
        </w:r>
        <w:proofErr w:type="spellStart"/>
        <w:r>
          <w:t>kp</w:t>
        </w:r>
        <w:proofErr w:type="spellEnd"/>
        <w:r>
          <w:t>)</w:t>
        </w:r>
        <w:r>
          <w:t xml:space="preserve"> </w:t>
        </w:r>
      </w:ins>
      <w:proofErr w:type="spellStart"/>
      <w:r w:rsidR="004929E9">
        <w:t>PwRemesher</w:t>
      </w:r>
      <w:proofErr w:type="spellEnd"/>
      <w:r w:rsidR="004929E9">
        <w:t xml:space="preserve">: nach </w:t>
      </w:r>
      <w:proofErr w:type="spellStart"/>
      <w:r w:rsidR="004929E9">
        <w:t>devParameterize.geom</w:t>
      </w:r>
      <w:proofErr w:type="spellEnd"/>
      <w:r w:rsidR="004929E9">
        <w:t xml:space="preserve"> verschieben</w:t>
      </w:r>
    </w:p>
    <w:p w:rsidR="00A523DA" w:rsidRPr="005754D1" w:rsidRDefault="00A523DA" w:rsidP="009E7E1F">
      <w:pPr>
        <w:pStyle w:val="Listenabsatz"/>
        <w:numPr>
          <w:ilvl w:val="0"/>
          <w:numId w:val="1"/>
        </w:numPr>
        <w:rPr>
          <w:color w:val="FF0000"/>
        </w:rPr>
      </w:pPr>
      <w:proofErr w:type="spellStart"/>
      <w:r w:rsidRPr="005754D1">
        <w:rPr>
          <w:color w:val="FF0000"/>
        </w:rPr>
        <w:t>PnModule</w:t>
      </w:r>
      <w:proofErr w:type="spellEnd"/>
      <w:r w:rsidRPr="005754D1">
        <w:rPr>
          <w:color w:val="FF0000"/>
        </w:rPr>
        <w:t>:</w:t>
      </w:r>
    </w:p>
    <w:p w:rsidR="00A523DA" w:rsidRPr="005754D1" w:rsidRDefault="00A523DA" w:rsidP="00A523DA">
      <w:pPr>
        <w:pStyle w:val="Listenabsatz"/>
        <w:numPr>
          <w:ilvl w:val="1"/>
          <w:numId w:val="1"/>
        </w:numPr>
        <w:rPr>
          <w:color w:val="FF0000"/>
        </w:rPr>
      </w:pPr>
      <w:r w:rsidRPr="005754D1">
        <w:rPr>
          <w:color w:val="FF0000"/>
        </w:rPr>
        <w:t>Derzeit unübersichtlich -&gt; Wie ist die Hierarchie?</w:t>
      </w:r>
    </w:p>
    <w:p w:rsidR="00A523DA" w:rsidRPr="005754D1" w:rsidRDefault="004929E9" w:rsidP="00A523DA">
      <w:pPr>
        <w:pStyle w:val="Listenabsatz"/>
        <w:numPr>
          <w:ilvl w:val="1"/>
          <w:numId w:val="1"/>
        </w:numPr>
        <w:rPr>
          <w:color w:val="FF0000"/>
        </w:rPr>
      </w:pPr>
      <w:r w:rsidRPr="005754D1">
        <w:rPr>
          <w:color w:val="FF0000"/>
        </w:rPr>
        <w:t>Am besten eine einzige Oberklasse einführen, die dann von allen Modulen genutzt wird</w:t>
      </w:r>
    </w:p>
    <w:p w:rsidR="004929E9" w:rsidRDefault="00885D25" w:rsidP="004929E9">
      <w:pPr>
        <w:pStyle w:val="Listenabsatz"/>
        <w:numPr>
          <w:ilvl w:val="0"/>
          <w:numId w:val="1"/>
        </w:numPr>
      </w:pPr>
      <w:ins w:id="3" w:author="Konrad Polthier" w:date="2013-06-01T16:10:00Z">
        <w:r>
          <w:t xml:space="preserve">(erledigt, </w:t>
        </w:r>
        <w:proofErr w:type="spellStart"/>
        <w:r>
          <w:t>kp</w:t>
        </w:r>
        <w:proofErr w:type="spellEnd"/>
        <w:r>
          <w:t>)</w:t>
        </w:r>
        <w:r>
          <w:t xml:space="preserve"> </w:t>
        </w:r>
      </w:ins>
      <w:proofErr w:type="spellStart"/>
      <w:r w:rsidR="004929E9">
        <w:t>PwParametrizerIF</w:t>
      </w:r>
      <w:proofErr w:type="spellEnd"/>
      <w:r w:rsidR="004929E9">
        <w:t>:</w:t>
      </w:r>
    </w:p>
    <w:p w:rsidR="004929E9" w:rsidRDefault="004929E9" w:rsidP="004929E9">
      <w:pPr>
        <w:pStyle w:val="Listenabsatz"/>
        <w:numPr>
          <w:ilvl w:val="1"/>
          <w:numId w:val="1"/>
        </w:numPr>
      </w:pPr>
      <w:r>
        <w:t xml:space="preserve">Nach </w:t>
      </w:r>
      <w:proofErr w:type="spellStart"/>
      <w:r>
        <w:t>devParameterize.parameterization.apps</w:t>
      </w:r>
      <w:proofErr w:type="spellEnd"/>
      <w:r>
        <w:t xml:space="preserve"> verschieben</w:t>
      </w:r>
    </w:p>
    <w:p w:rsidR="004929E9" w:rsidRPr="004929E9" w:rsidRDefault="004929E9" w:rsidP="004929E9">
      <w:pPr>
        <w:pStyle w:val="Listenabsatz"/>
        <w:numPr>
          <w:ilvl w:val="1"/>
          <w:numId w:val="1"/>
        </w:numPr>
      </w:pPr>
      <w:r>
        <w:t xml:space="preserve">Prüfen: was bringt </w:t>
      </w:r>
      <w:proofErr w:type="spellStart"/>
      <w:r>
        <w:t>javax.swing.JTabbedPane</w:t>
      </w:r>
      <w:proofErr w:type="spellEnd"/>
      <w:r>
        <w:t xml:space="preserve"> an Zusatzfunktionalität gegenüber der </w:t>
      </w:r>
      <w:proofErr w:type="spellStart"/>
      <w:r>
        <w:t>jv</w:t>
      </w:r>
      <w:proofErr w:type="spellEnd"/>
      <w:r>
        <w:t xml:space="preserve">-Variante? -&gt; </w:t>
      </w:r>
      <w:r w:rsidRPr="004929E9">
        <w:rPr>
          <w:b/>
        </w:rPr>
        <w:t>(KP)</w:t>
      </w:r>
    </w:p>
    <w:p w:rsidR="004929E9" w:rsidRPr="005754D1" w:rsidRDefault="00885D25" w:rsidP="004929E9">
      <w:pPr>
        <w:pStyle w:val="Listenabsatz"/>
        <w:numPr>
          <w:ilvl w:val="0"/>
          <w:numId w:val="1"/>
        </w:numPr>
        <w:rPr>
          <w:color w:val="FF0000"/>
        </w:rPr>
      </w:pPr>
      <w:ins w:id="4" w:author="Konrad Polthier" w:date="2013-06-01T16:11:00Z">
        <w:r>
          <w:t xml:space="preserve">(erledigt, </w:t>
        </w:r>
        <w:proofErr w:type="spellStart"/>
        <w:r>
          <w:t>kp</w:t>
        </w:r>
        <w:proofErr w:type="spellEnd"/>
        <w:r>
          <w:t>)</w:t>
        </w:r>
        <w:r>
          <w:t xml:space="preserve"> </w:t>
        </w:r>
      </w:ins>
      <w:proofErr w:type="spellStart"/>
      <w:r w:rsidR="005A7E2B" w:rsidRPr="005754D1">
        <w:rPr>
          <w:color w:val="FF0000"/>
        </w:rPr>
        <w:t>PnParamData</w:t>
      </w:r>
      <w:proofErr w:type="spellEnd"/>
      <w:r w:rsidR="005A7E2B" w:rsidRPr="005754D1">
        <w:rPr>
          <w:color w:val="FF0000"/>
        </w:rPr>
        <w:t>:</w:t>
      </w:r>
    </w:p>
    <w:p w:rsidR="005A7E2B" w:rsidRDefault="005A7E2B" w:rsidP="005A7E2B">
      <w:pPr>
        <w:pStyle w:val="Listenabsatz"/>
        <w:numPr>
          <w:ilvl w:val="1"/>
          <w:numId w:val="1"/>
        </w:numPr>
      </w:pPr>
      <w:r w:rsidRPr="005754D1">
        <w:rPr>
          <w:color w:val="FF0000"/>
        </w:rPr>
        <w:t>Enthält viele unzulässige Parameter und Instanzenvariablen -&gt; checken</w:t>
      </w:r>
    </w:p>
    <w:p w:rsidR="005A7E2B" w:rsidRDefault="005A7E2B" w:rsidP="005A7E2B">
      <w:pPr>
        <w:pStyle w:val="Listenabsatz"/>
        <w:numPr>
          <w:ilvl w:val="1"/>
          <w:numId w:val="1"/>
        </w:numPr>
      </w:pPr>
      <w:r>
        <w:t xml:space="preserve">Nach </w:t>
      </w:r>
      <w:proofErr w:type="spellStart"/>
      <w:r>
        <w:t>devParameterize.geom</w:t>
      </w:r>
      <w:proofErr w:type="spellEnd"/>
      <w:r>
        <w:t xml:space="preserve"> verschieben</w:t>
      </w:r>
    </w:p>
    <w:p w:rsidR="005A7E2B" w:rsidRDefault="005A7E2B" w:rsidP="005A7E2B">
      <w:pPr>
        <w:pStyle w:val="Listenabsatz"/>
        <w:numPr>
          <w:ilvl w:val="0"/>
          <w:numId w:val="1"/>
        </w:numPr>
      </w:pPr>
      <w:r>
        <w:t xml:space="preserve">Die Verzeichnistiefe in </w:t>
      </w:r>
      <w:proofErr w:type="spellStart"/>
      <w:r>
        <w:t>devParameterize.parameterization.apps</w:t>
      </w:r>
      <w:proofErr w:type="spellEnd"/>
      <w:r>
        <w:t xml:space="preserve"> soll verringert werden</w:t>
      </w:r>
    </w:p>
    <w:p w:rsidR="005A7E2B" w:rsidRDefault="00885D25" w:rsidP="005A7E2B">
      <w:pPr>
        <w:pStyle w:val="Listenabsatz"/>
        <w:numPr>
          <w:ilvl w:val="0"/>
          <w:numId w:val="1"/>
        </w:numPr>
      </w:pPr>
      <w:ins w:id="5" w:author="Konrad Polthier" w:date="2013-06-01T16:11:00Z">
        <w:r>
          <w:t xml:space="preserve">(erledigt, </w:t>
        </w:r>
        <w:proofErr w:type="spellStart"/>
        <w:r>
          <w:t>kp</w:t>
        </w:r>
        <w:proofErr w:type="spellEnd"/>
        <w:r>
          <w:t>)</w:t>
        </w:r>
        <w:r>
          <w:t xml:space="preserve"> </w:t>
        </w:r>
      </w:ins>
      <w:proofErr w:type="spellStart"/>
      <w:r w:rsidR="005A7E2B">
        <w:t>PgTreeLoader</w:t>
      </w:r>
      <w:proofErr w:type="spellEnd"/>
      <w:r w:rsidR="005A7E2B">
        <w:t xml:space="preserve"> nach devURMN.Param3D verschieben</w:t>
      </w:r>
    </w:p>
    <w:p w:rsidR="005A7E2B" w:rsidRDefault="005A7E2B" w:rsidP="005A7E2B">
      <w:pPr>
        <w:pStyle w:val="Listenabsatz"/>
        <w:numPr>
          <w:ilvl w:val="0"/>
          <w:numId w:val="1"/>
        </w:numPr>
      </w:pPr>
      <w:proofErr w:type="spellStart"/>
      <w:r>
        <w:t>PjImportParamModel</w:t>
      </w:r>
      <w:proofErr w:type="spellEnd"/>
      <w:r>
        <w:t xml:space="preserve"> </w:t>
      </w:r>
      <w:proofErr w:type="spellStart"/>
      <w:r>
        <w:t>ersteinmal</w:t>
      </w:r>
      <w:proofErr w:type="spellEnd"/>
      <w:r>
        <w:t xml:space="preserve"> so lassen, vor Codeabgabe Vereinheitlichung mit Workshop </w:t>
      </w:r>
      <w:proofErr w:type="spellStart"/>
      <w:r>
        <w:t>saves</w:t>
      </w:r>
      <w:proofErr w:type="spellEnd"/>
      <w:r>
        <w:t xml:space="preserve"> abstimmen</w:t>
      </w:r>
    </w:p>
    <w:p w:rsidR="005A7E2B" w:rsidRDefault="00885D25" w:rsidP="005A7E2B">
      <w:pPr>
        <w:pStyle w:val="Listenabsatz"/>
        <w:numPr>
          <w:ilvl w:val="0"/>
          <w:numId w:val="1"/>
        </w:numPr>
        <w:rPr>
          <w:lang w:val="en-US"/>
        </w:rPr>
      </w:pPr>
      <w:ins w:id="6" w:author="Konrad Polthier" w:date="2013-06-01T16:11:00Z">
        <w:r>
          <w:t xml:space="preserve">(erledigt, </w:t>
        </w:r>
        <w:proofErr w:type="spellStart"/>
        <w:r>
          <w:t>kp</w:t>
        </w:r>
        <w:proofErr w:type="spellEnd"/>
        <w:r>
          <w:t xml:space="preserve">) </w:t>
        </w:r>
      </w:ins>
      <w:r w:rsidR="005A7E2B" w:rsidRPr="005A7E2B">
        <w:rPr>
          <w:lang w:val="en-US"/>
        </w:rPr>
        <w:t xml:space="preserve">Properties von </w:t>
      </w:r>
      <w:proofErr w:type="spellStart"/>
      <w:r w:rsidR="005A7E2B" w:rsidRPr="005A7E2B">
        <w:rPr>
          <w:lang w:val="en-US"/>
        </w:rPr>
        <w:t>devParameterize.parameterization.</w:t>
      </w:r>
      <w:r w:rsidR="005A7E2B">
        <w:rPr>
          <w:lang w:val="en-US"/>
        </w:rPr>
        <w:t>properties</w:t>
      </w:r>
      <w:proofErr w:type="spellEnd"/>
      <w:r w:rsidR="005A7E2B" w:rsidRPr="005A7E2B">
        <w:rPr>
          <w:lang w:val="en-US"/>
        </w:rPr>
        <w:t xml:space="preserve"> </w:t>
      </w:r>
      <w:proofErr w:type="spellStart"/>
      <w:r w:rsidR="005A7E2B" w:rsidRPr="005A7E2B">
        <w:rPr>
          <w:lang w:val="en-US"/>
        </w:rPr>
        <w:t>nach</w:t>
      </w:r>
      <w:proofErr w:type="spellEnd"/>
      <w:r w:rsidR="005A7E2B" w:rsidRPr="005A7E2B">
        <w:rPr>
          <w:lang w:val="en-US"/>
        </w:rPr>
        <w:t xml:space="preserve"> </w:t>
      </w:r>
      <w:proofErr w:type="spellStart"/>
      <w:r w:rsidR="005A7E2B" w:rsidRPr="005A7E2B">
        <w:rPr>
          <w:lang w:val="en-US"/>
        </w:rPr>
        <w:t>devParameterize.parameterization.apps</w:t>
      </w:r>
      <w:proofErr w:type="spellEnd"/>
    </w:p>
    <w:p w:rsidR="00A45CF8" w:rsidRPr="00A45CF8" w:rsidRDefault="00885D25" w:rsidP="005A7E2B">
      <w:pPr>
        <w:pStyle w:val="Listenabsatz"/>
        <w:numPr>
          <w:ilvl w:val="0"/>
          <w:numId w:val="1"/>
        </w:numPr>
      </w:pPr>
      <w:ins w:id="7" w:author="Konrad Polthier" w:date="2013-06-01T16:11:00Z">
        <w:r>
          <w:t xml:space="preserve">(verworfen) </w:t>
        </w:r>
      </w:ins>
      <w:proofErr w:type="spellStart"/>
      <w:r w:rsidR="00A45CF8" w:rsidRPr="00A45CF8">
        <w:t>devCovering.PgCovering</w:t>
      </w:r>
      <w:proofErr w:type="spellEnd"/>
      <w:r w:rsidR="00A45CF8" w:rsidRPr="00A45CF8">
        <w:t xml:space="preserve"> soll von </w:t>
      </w:r>
      <w:proofErr w:type="spellStart"/>
      <w:r w:rsidR="00A45CF8" w:rsidRPr="00A45CF8">
        <w:t>PgElementSet</w:t>
      </w:r>
      <w:proofErr w:type="spellEnd"/>
      <w:r w:rsidR="00A45CF8" w:rsidRPr="00A45CF8">
        <w:t xml:space="preserve"> ableiten</w:t>
      </w:r>
    </w:p>
    <w:p w:rsidR="00A45CF8" w:rsidRDefault="00A45CF8" w:rsidP="005A7E2B">
      <w:pPr>
        <w:pStyle w:val="Listenabsatz"/>
        <w:numPr>
          <w:ilvl w:val="0"/>
          <w:numId w:val="1"/>
        </w:numPr>
        <w:rPr>
          <w:lang w:val="en-US"/>
        </w:rPr>
      </w:pPr>
      <w:bookmarkStart w:id="8" w:name="_GoBack"/>
      <w:bookmarkEnd w:id="8"/>
      <w:proofErr w:type="spellStart"/>
      <w:r w:rsidRPr="00A45CF8">
        <w:rPr>
          <w:lang w:val="en-US"/>
        </w:rPr>
        <w:t>devParameterization.covering.PwCovering</w:t>
      </w:r>
      <w:proofErr w:type="spellEnd"/>
      <w:r w:rsidRPr="00A45CF8">
        <w:rPr>
          <w:lang w:val="en-US"/>
        </w:rPr>
        <w:t xml:space="preserve"> und _IP </w:t>
      </w:r>
      <w:proofErr w:type="spellStart"/>
      <w:r w:rsidRPr="00A45CF8">
        <w:rPr>
          <w:lang w:val="en-US"/>
        </w:rPr>
        <w:t>nach</w:t>
      </w:r>
      <w:proofErr w:type="spellEnd"/>
      <w:r w:rsidRPr="00A45CF8">
        <w:rPr>
          <w:lang w:val="en-US"/>
        </w:rPr>
        <w:t xml:space="preserve"> </w:t>
      </w:r>
      <w:proofErr w:type="spellStart"/>
      <w:r w:rsidRPr="00A45CF8">
        <w:rPr>
          <w:lang w:val="en-US"/>
        </w:rPr>
        <w:t>devParameterize.geom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verschieben</w:t>
      </w:r>
      <w:proofErr w:type="spellEnd"/>
    </w:p>
    <w:p w:rsidR="00981AF3" w:rsidRDefault="00981AF3" w:rsidP="005A7E2B">
      <w:pPr>
        <w:pStyle w:val="Listenabsatz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PgIntTextureMapOnCovering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dev.covering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verschieben</w:t>
      </w:r>
      <w:proofErr w:type="spellEnd"/>
    </w:p>
    <w:p w:rsidR="00981AF3" w:rsidRPr="005754D1" w:rsidRDefault="00981AF3" w:rsidP="005A7E2B">
      <w:pPr>
        <w:pStyle w:val="Listenabsatz"/>
        <w:numPr>
          <w:ilvl w:val="0"/>
          <w:numId w:val="1"/>
        </w:numPr>
        <w:rPr>
          <w:color w:val="FF0000"/>
          <w:lang w:val="en-US"/>
        </w:rPr>
      </w:pPr>
      <w:proofErr w:type="spellStart"/>
      <w:r w:rsidRPr="005754D1">
        <w:rPr>
          <w:color w:val="FF0000"/>
          <w:lang w:val="en-US"/>
        </w:rPr>
        <w:t>PgTextureMapOnCovering</w:t>
      </w:r>
      <w:proofErr w:type="spellEnd"/>
      <w:r w:rsidRPr="005754D1">
        <w:rPr>
          <w:color w:val="FF0000"/>
          <w:lang w:val="en-US"/>
        </w:rPr>
        <w:t xml:space="preserve">, </w:t>
      </w:r>
      <w:proofErr w:type="spellStart"/>
      <w:r w:rsidRPr="005754D1">
        <w:rPr>
          <w:color w:val="FF0000"/>
          <w:lang w:val="en-US"/>
        </w:rPr>
        <w:t>PnFrameFieldHodge</w:t>
      </w:r>
      <w:proofErr w:type="spellEnd"/>
      <w:r w:rsidRPr="005754D1">
        <w:rPr>
          <w:color w:val="FF0000"/>
          <w:lang w:val="en-US"/>
        </w:rPr>
        <w:t xml:space="preserve"> und </w:t>
      </w:r>
      <w:proofErr w:type="spellStart"/>
      <w:r w:rsidRPr="005754D1">
        <w:rPr>
          <w:color w:val="FF0000"/>
          <w:lang w:val="en-US"/>
        </w:rPr>
        <w:t>weitere</w:t>
      </w:r>
      <w:proofErr w:type="spellEnd"/>
      <w:r w:rsidRPr="005754D1">
        <w:rPr>
          <w:color w:val="FF0000"/>
          <w:lang w:val="en-US"/>
        </w:rPr>
        <w:t xml:space="preserve"> </w:t>
      </w:r>
      <w:proofErr w:type="spellStart"/>
      <w:r w:rsidRPr="005754D1">
        <w:rPr>
          <w:color w:val="FF0000"/>
          <w:lang w:val="en-US"/>
        </w:rPr>
        <w:t>aus</w:t>
      </w:r>
      <w:proofErr w:type="spellEnd"/>
      <w:r w:rsidRPr="005754D1">
        <w:rPr>
          <w:color w:val="FF0000"/>
          <w:lang w:val="en-US"/>
        </w:rPr>
        <w:t xml:space="preserve"> .algorithms:</w:t>
      </w:r>
    </w:p>
    <w:p w:rsidR="00981AF3" w:rsidRPr="005754D1" w:rsidRDefault="00981AF3" w:rsidP="00981AF3">
      <w:pPr>
        <w:pStyle w:val="Listenabsatz"/>
        <w:numPr>
          <w:ilvl w:val="1"/>
          <w:numId w:val="1"/>
        </w:numPr>
        <w:rPr>
          <w:color w:val="FF0000"/>
        </w:rPr>
      </w:pPr>
      <w:r w:rsidRPr="005754D1">
        <w:rPr>
          <w:color w:val="FF0000"/>
        </w:rPr>
        <w:lastRenderedPageBreak/>
        <w:t xml:space="preserve">Sind sie trennbar von </w:t>
      </w:r>
      <w:proofErr w:type="spellStart"/>
      <w:r w:rsidRPr="005754D1">
        <w:rPr>
          <w:color w:val="FF0000"/>
        </w:rPr>
        <w:t>devParameterize</w:t>
      </w:r>
      <w:proofErr w:type="spellEnd"/>
      <w:r w:rsidRPr="005754D1">
        <w:rPr>
          <w:color w:val="FF0000"/>
        </w:rPr>
        <w:t>?</w:t>
      </w:r>
    </w:p>
    <w:p w:rsidR="00981AF3" w:rsidRDefault="00981AF3" w:rsidP="00981AF3">
      <w:pPr>
        <w:pStyle w:val="Listenabsatz"/>
        <w:numPr>
          <w:ilvl w:val="1"/>
          <w:numId w:val="1"/>
        </w:numPr>
      </w:pPr>
      <w:r w:rsidRPr="005754D1">
        <w:rPr>
          <w:color w:val="FF0000"/>
        </w:rPr>
        <w:t xml:space="preserve">Wenn ja: loslösen -&gt; </w:t>
      </w:r>
      <w:r w:rsidRPr="005754D1">
        <w:rPr>
          <w:b/>
          <w:color w:val="FF0000"/>
        </w:rPr>
        <w:t>(UR)</w:t>
      </w:r>
    </w:p>
    <w:p w:rsidR="00981AF3" w:rsidRDefault="00B650F7" w:rsidP="00981AF3">
      <w:pPr>
        <w:pStyle w:val="Listenabsatz"/>
        <w:numPr>
          <w:ilvl w:val="0"/>
          <w:numId w:val="1"/>
        </w:numPr>
      </w:pPr>
      <w:r>
        <w:t>.</w:t>
      </w:r>
      <w:proofErr w:type="spellStart"/>
      <w:r>
        <w:t>algorithms</w:t>
      </w:r>
      <w:proofErr w:type="spellEnd"/>
      <w:r>
        <w:t>-Ordnerlevel löschen</w:t>
      </w:r>
    </w:p>
    <w:p w:rsidR="00B650F7" w:rsidRPr="00426D03" w:rsidRDefault="00B650F7" w:rsidP="00981AF3">
      <w:pPr>
        <w:pStyle w:val="Listenabsatz"/>
        <w:numPr>
          <w:ilvl w:val="0"/>
          <w:numId w:val="1"/>
        </w:numPr>
        <w:rPr>
          <w:color w:val="FF0000"/>
        </w:rPr>
      </w:pPr>
      <w:r w:rsidRPr="00426D03">
        <w:rPr>
          <w:color w:val="FF0000"/>
        </w:rPr>
        <w:t>.</w:t>
      </w:r>
      <w:proofErr w:type="spellStart"/>
      <w:r w:rsidRPr="00426D03">
        <w:rPr>
          <w:color w:val="FF0000"/>
        </w:rPr>
        <w:t>modules</w:t>
      </w:r>
      <w:proofErr w:type="spellEnd"/>
      <w:r w:rsidRPr="00426D03">
        <w:rPr>
          <w:color w:val="FF0000"/>
        </w:rPr>
        <w:t>:</w:t>
      </w:r>
    </w:p>
    <w:p w:rsidR="00B650F7" w:rsidRPr="00426D03" w:rsidRDefault="00B650F7" w:rsidP="00B650F7">
      <w:pPr>
        <w:pStyle w:val="Listenabsatz"/>
        <w:numPr>
          <w:ilvl w:val="1"/>
          <w:numId w:val="1"/>
        </w:numPr>
        <w:rPr>
          <w:color w:val="FF0000"/>
        </w:rPr>
      </w:pPr>
      <w:r w:rsidRPr="00426D03">
        <w:rPr>
          <w:color w:val="FF0000"/>
        </w:rPr>
        <w:t>Derzeit unübersichtlich -&gt; später erneut durchgehen</w:t>
      </w:r>
    </w:p>
    <w:p w:rsidR="00B650F7" w:rsidRPr="00426D03" w:rsidRDefault="00B650F7" w:rsidP="00B650F7">
      <w:pPr>
        <w:pStyle w:val="Listenabsatz"/>
        <w:numPr>
          <w:ilvl w:val="1"/>
          <w:numId w:val="1"/>
        </w:numPr>
        <w:rPr>
          <w:color w:val="FF0000"/>
        </w:rPr>
      </w:pPr>
      <w:r w:rsidRPr="00426D03">
        <w:rPr>
          <w:color w:val="FF0000"/>
        </w:rPr>
        <w:t>Wünschenswert: spiegelt das Programmmenü von seiner Struktur und Benennung her wieder</w:t>
      </w:r>
    </w:p>
    <w:p w:rsidR="005A7E2B" w:rsidRDefault="005A7E2B" w:rsidP="005A7E2B">
      <w:pPr>
        <w:pStyle w:val="Listenabsatz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Lösche</w:t>
      </w:r>
      <w:proofErr w:type="spellEnd"/>
      <w:r>
        <w:rPr>
          <w:lang w:val="en-US"/>
        </w:rPr>
        <w:t xml:space="preserve"> parameterization-</w:t>
      </w:r>
      <w:proofErr w:type="spellStart"/>
      <w:r>
        <w:rPr>
          <w:lang w:val="en-US"/>
        </w:rPr>
        <w:t>Ebene</w:t>
      </w:r>
      <w:proofErr w:type="spellEnd"/>
    </w:p>
    <w:p w:rsidR="00B650F7" w:rsidRDefault="00B650F7" w:rsidP="005A7E2B">
      <w:pPr>
        <w:pStyle w:val="Listenabsatz"/>
        <w:numPr>
          <w:ilvl w:val="0"/>
          <w:numId w:val="1"/>
        </w:numPr>
        <w:rPr>
          <w:lang w:val="en-US"/>
        </w:rPr>
      </w:pPr>
      <w:r w:rsidRPr="00B650F7">
        <w:rPr>
          <w:b/>
          <w:lang w:val="en-US"/>
        </w:rPr>
        <w:t>(CB)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übernimmt</w:t>
      </w:r>
      <w:proofErr w:type="spellEnd"/>
      <w:r>
        <w:rPr>
          <w:lang w:val="en-US"/>
        </w:rPr>
        <w:t xml:space="preserve"> das Refactoring</w:t>
      </w:r>
    </w:p>
    <w:p w:rsidR="00171C5E" w:rsidRDefault="00171C5E" w:rsidP="00171C5E">
      <w:pPr>
        <w:rPr>
          <w:lang w:val="en-US"/>
        </w:rPr>
      </w:pPr>
    </w:p>
    <w:p w:rsidR="00171C5E" w:rsidRPr="00426D03" w:rsidRDefault="00171C5E" w:rsidP="00171C5E">
      <w:pPr>
        <w:rPr>
          <w:color w:val="FF0000"/>
        </w:rPr>
      </w:pPr>
      <w:r w:rsidRPr="00426D03">
        <w:rPr>
          <w:color w:val="FF0000"/>
        </w:rPr>
        <w:t>Rot: noch offen, Stand 22.05.2013</w:t>
      </w:r>
      <w:r w:rsidR="005754D1" w:rsidRPr="00426D03">
        <w:rPr>
          <w:color w:val="FF0000"/>
        </w:rPr>
        <w:t xml:space="preserve"> (</w:t>
      </w:r>
      <w:proofErr w:type="spellStart"/>
      <w:r w:rsidR="005754D1" w:rsidRPr="00426D03">
        <w:rPr>
          <w:color w:val="FF0000"/>
        </w:rPr>
        <w:t>pb</w:t>
      </w:r>
      <w:proofErr w:type="spellEnd"/>
      <w:r w:rsidR="005754D1" w:rsidRPr="00426D03">
        <w:rPr>
          <w:color w:val="FF0000"/>
        </w:rPr>
        <w:t>)</w:t>
      </w:r>
    </w:p>
    <w:sectPr w:rsidR="00171C5E" w:rsidRPr="00426D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C964FB"/>
    <w:multiLevelType w:val="hybridMultilevel"/>
    <w:tmpl w:val="44DC022E"/>
    <w:lvl w:ilvl="0" w:tplc="02A4CA60">
      <w:numFmt w:val="bullet"/>
      <w:lvlText w:val="-"/>
      <w:lvlJc w:val="left"/>
      <w:pPr>
        <w:ind w:left="408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nrad Polthier">
    <w15:presenceInfo w15:providerId="None" w15:userId="Konrad Polthi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F62"/>
    <w:rsid w:val="00060C26"/>
    <w:rsid w:val="00171C5E"/>
    <w:rsid w:val="00426D03"/>
    <w:rsid w:val="004929E9"/>
    <w:rsid w:val="005754D1"/>
    <w:rsid w:val="005A7E2B"/>
    <w:rsid w:val="00885D25"/>
    <w:rsid w:val="00981AF3"/>
    <w:rsid w:val="009E7E1F"/>
    <w:rsid w:val="00A45CF8"/>
    <w:rsid w:val="00A523DA"/>
    <w:rsid w:val="00AB0F62"/>
    <w:rsid w:val="00B650F7"/>
    <w:rsid w:val="00BC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7C8595-2E37-45B3-BBC0-A0651746E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9E7E1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E7E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9E7E1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5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5D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7B93CBF6.dotm</Template>
  <TotalTime>0</TotalTime>
  <Pages>2</Pages>
  <Words>336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Brinkmann, Philip</dc:creator>
  <cp:keywords/>
  <dc:description/>
  <cp:lastModifiedBy>Konrad Polthier</cp:lastModifiedBy>
  <cp:revision>10</cp:revision>
  <dcterms:created xsi:type="dcterms:W3CDTF">2013-04-29T07:10:00Z</dcterms:created>
  <dcterms:modified xsi:type="dcterms:W3CDTF">2013-06-01T14:12:00Z</dcterms:modified>
</cp:coreProperties>
</file>